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1996" w:rsidRDefault="00E81996" w14:paraId="336682E3" w14:textId="539C02C4">
      <w:pPr>
        <w:rPr>
          <w:sz w:val="22"/>
          <w:szCs w:val="22"/>
          <w:lang w:val="es-MX"/>
        </w:rPr>
      </w:pPr>
      <w:proofErr w:type="gramStart"/>
      <w:r>
        <w:rPr>
          <w:sz w:val="22"/>
          <w:szCs w:val="22"/>
          <w:lang w:val="es-MX"/>
        </w:rPr>
        <w:t>“ Las</w:t>
      </w:r>
      <w:proofErr w:type="gramEnd"/>
      <w:r>
        <w:rPr>
          <w:sz w:val="22"/>
          <w:szCs w:val="22"/>
          <w:lang w:val="es-MX"/>
        </w:rPr>
        <w:t xml:space="preserve"> características de los inmigrante</w:t>
      </w:r>
      <w:r w:rsidR="006D3993">
        <w:rPr>
          <w:sz w:val="22"/>
          <w:szCs w:val="22"/>
          <w:lang w:val="es-MX"/>
        </w:rPr>
        <w:t>s</w:t>
      </w:r>
      <w:r>
        <w:rPr>
          <w:sz w:val="22"/>
          <w:szCs w:val="22"/>
          <w:lang w:val="es-MX"/>
        </w:rPr>
        <w:t xml:space="preserve"> mexicanos</w:t>
      </w:r>
      <w:r w:rsidR="006D3993">
        <w:rPr>
          <w:sz w:val="22"/>
          <w:szCs w:val="22"/>
          <w:lang w:val="es-MX"/>
        </w:rPr>
        <w:t>”</w:t>
      </w:r>
    </w:p>
    <w:p w:rsidRPr="00537D1E" w:rsidR="00301169" w:rsidRDefault="00921883" w14:paraId="222D2D58" w14:textId="6717DEAE">
      <w:pPr>
        <w:rPr>
          <w:sz w:val="22"/>
          <w:szCs w:val="22"/>
          <w:lang w:val="es-MX"/>
        </w:rPr>
      </w:pPr>
      <w:r w:rsidRPr="00537D1E">
        <w:rPr>
          <w:sz w:val="22"/>
          <w:szCs w:val="22"/>
          <w:lang w:val="es-MX"/>
        </w:rPr>
        <w:t>[. . .] Debido</w:t>
      </w:r>
      <w:r w:rsidR="00537D1E">
        <w:rPr>
          <w:rStyle w:val="EndnoteReference"/>
          <w:sz w:val="22"/>
          <w:szCs w:val="22"/>
        </w:rPr>
        <w:endnoteReference w:id="1"/>
      </w:r>
      <w:r w:rsidRPr="00537D1E">
        <w:rPr>
          <w:sz w:val="22"/>
          <w:szCs w:val="22"/>
          <w:lang w:val="es-MX"/>
        </w:rPr>
        <w:t xml:space="preserve"> a que muchos ciudadanos mexicanos inmigran a los Estados Unidos en sus años adultos, a menudo siguen siendo "</w:t>
      </w:r>
      <w:proofErr w:type="gramStart"/>
      <w:r w:rsidRPr="00537D1E">
        <w:rPr>
          <w:sz w:val="22"/>
          <w:szCs w:val="22"/>
          <w:lang w:val="es-MX"/>
        </w:rPr>
        <w:t>español dominantes</w:t>
      </w:r>
      <w:proofErr w:type="gramEnd"/>
      <w:r w:rsidRPr="00537D1E">
        <w:rPr>
          <w:sz w:val="22"/>
          <w:szCs w:val="22"/>
          <w:lang w:val="es-MX"/>
        </w:rPr>
        <w:t>"</w:t>
      </w:r>
      <w:r w:rsidR="005C5066">
        <w:rPr>
          <w:rStyle w:val="EndnoteReference"/>
          <w:sz w:val="22"/>
          <w:szCs w:val="22"/>
          <w:lang w:val="es-MX"/>
        </w:rPr>
        <w:endnoteReference w:id="2"/>
      </w:r>
      <w:r w:rsidRPr="00537D1E">
        <w:rPr>
          <w:sz w:val="22"/>
          <w:szCs w:val="22"/>
          <w:lang w:val="es-MX"/>
        </w:rPr>
        <w:t xml:space="preserve"> durante muchos años y es posible que nunca lleguen a ser</w:t>
      </w:r>
      <w:r w:rsidR="00B20A0B">
        <w:rPr>
          <w:rStyle w:val="EndnoteReference"/>
          <w:sz w:val="22"/>
          <w:szCs w:val="22"/>
          <w:lang w:val="es-MX"/>
        </w:rPr>
        <w:endnoteReference w:id="3"/>
      </w:r>
      <w:r w:rsidRPr="00537D1E">
        <w:rPr>
          <w:sz w:val="22"/>
          <w:szCs w:val="22"/>
          <w:lang w:val="es-MX"/>
        </w:rPr>
        <w:t xml:space="preserve"> fluidos en inglés (</w:t>
      </w:r>
      <w:del w:author="Acker, Thomas" w:date="2021-07-12T11:04:00Z" w:id="0">
        <w:r w:rsidRPr="00537D1E" w:rsidDel="00734AB7">
          <w:rPr>
            <w:sz w:val="22"/>
            <w:szCs w:val="22"/>
            <w:lang w:val="es-MX"/>
          </w:rPr>
          <w:delText xml:space="preserve"> </w:delText>
        </w:r>
      </w:del>
      <w:r w:rsidRPr="00537D1E">
        <w:rPr>
          <w:sz w:val="22"/>
          <w:szCs w:val="22"/>
          <w:lang w:val="es-MX"/>
        </w:rPr>
        <w:t>Hart, Gonzalez, Feingold, 1990; Solé 1990). A menudo, los inmigrantes mexicanos desarrollan un tipo de inglés extremadamente limitado que se basa en gran medida</w:t>
      </w:r>
      <w:r w:rsidR="007145A8">
        <w:rPr>
          <w:rStyle w:val="EndnoteReference"/>
          <w:sz w:val="22"/>
          <w:szCs w:val="22"/>
          <w:lang w:val="es-MX"/>
        </w:rPr>
        <w:endnoteReference w:id="4"/>
      </w:r>
      <w:r w:rsidRPr="00537D1E">
        <w:rPr>
          <w:sz w:val="22"/>
          <w:szCs w:val="22"/>
          <w:lang w:val="es-MX"/>
        </w:rPr>
        <w:t xml:space="preserve"> en el "dominio memorizado"</w:t>
      </w:r>
      <w:r w:rsidR="00AF0CAA">
        <w:rPr>
          <w:rStyle w:val="EndnoteReference"/>
          <w:sz w:val="22"/>
          <w:szCs w:val="22"/>
          <w:lang w:val="es-MX"/>
        </w:rPr>
        <w:endnoteReference w:id="5"/>
      </w:r>
      <w:r w:rsidRPr="00537D1E">
        <w:rPr>
          <w:sz w:val="22"/>
          <w:szCs w:val="22"/>
          <w:lang w:val="es-MX"/>
        </w:rPr>
        <w:t>.  Es decir, aprenden ciertas palabras y frases necesarias para sus trabajos con el fin de interactuar</w:t>
      </w:r>
      <w:r w:rsidR="005C36D6">
        <w:rPr>
          <w:rStyle w:val="EndnoteReference"/>
          <w:sz w:val="22"/>
          <w:szCs w:val="22"/>
          <w:lang w:val="es-MX"/>
        </w:rPr>
        <w:endnoteReference w:id="6"/>
      </w:r>
      <w:r w:rsidRPr="00537D1E">
        <w:rPr>
          <w:sz w:val="22"/>
          <w:szCs w:val="22"/>
          <w:lang w:val="es-MX"/>
        </w:rPr>
        <w:t xml:space="preserve"> con sus empleadores. Desde una perspectiva sociolingüística, debido a que la gran mayoría de los inmigrantes mexicanos tienen trabajos manuales que no dependen del idioma, su dominio del idioma inglés es lento en desarrollarse.</w:t>
      </w:r>
      <w:r w:rsidR="00E320EB">
        <w:rPr>
          <w:rStyle w:val="EndnoteReference"/>
          <w:sz w:val="22"/>
          <w:szCs w:val="22"/>
          <w:lang w:val="es-MX"/>
        </w:rPr>
        <w:endnoteReference w:id="7"/>
      </w:r>
      <w:r w:rsidRPr="00537D1E">
        <w:rPr>
          <w:sz w:val="22"/>
          <w:szCs w:val="22"/>
          <w:lang w:val="es-MX"/>
        </w:rPr>
        <w:t xml:space="preserve"> Los inmigrantes mexicanos generalmente encuentran un puesto de empleo donde hay otros </w:t>
      </w:r>
      <w:r w:rsidR="00900CA9">
        <w:rPr>
          <w:sz w:val="22"/>
          <w:szCs w:val="22"/>
          <w:lang w:val="es-MX"/>
        </w:rPr>
        <w:t>inmigrantes</w:t>
      </w:r>
      <w:r w:rsidRPr="00537D1E">
        <w:rPr>
          <w:sz w:val="22"/>
          <w:szCs w:val="22"/>
          <w:lang w:val="es-MX"/>
        </w:rPr>
        <w:t xml:space="preserve"> mexicanos o hispanohablantes. Debido a su empleo y a su bajo nivel socioeconómico, los inmigrantes mexicanos están socialmente aislados</w:t>
      </w:r>
      <w:r w:rsidR="00EC1955">
        <w:rPr>
          <w:rStyle w:val="EndnoteReference"/>
          <w:sz w:val="22"/>
          <w:szCs w:val="22"/>
          <w:lang w:val="es-MX"/>
        </w:rPr>
        <w:endnoteReference w:id="8"/>
      </w:r>
      <w:r w:rsidRPr="00537D1E">
        <w:rPr>
          <w:sz w:val="22"/>
          <w:szCs w:val="22"/>
          <w:lang w:val="es-MX"/>
        </w:rPr>
        <w:t>. Por lo tanto, su contacto con la sociedad dominante de habla inglesa</w:t>
      </w:r>
      <w:r w:rsidR="00EE3934">
        <w:rPr>
          <w:rStyle w:val="EndnoteReference"/>
          <w:sz w:val="22"/>
          <w:szCs w:val="22"/>
          <w:lang w:val="es-MX"/>
        </w:rPr>
        <w:endnoteReference w:id="9"/>
      </w:r>
      <w:r w:rsidRPr="00537D1E">
        <w:rPr>
          <w:sz w:val="22"/>
          <w:szCs w:val="22"/>
          <w:lang w:val="es-MX"/>
        </w:rPr>
        <w:t xml:space="preserve"> es extremadamente limitado. [ . . .] Los inmigrantes mexicanos se afilian</w:t>
      </w:r>
      <w:r w:rsidR="00B5460A">
        <w:rPr>
          <w:rStyle w:val="EndnoteReference"/>
          <w:sz w:val="22"/>
          <w:szCs w:val="22"/>
          <w:lang w:val="es-MX"/>
        </w:rPr>
        <w:endnoteReference w:id="10"/>
      </w:r>
      <w:r w:rsidRPr="00537D1E">
        <w:rPr>
          <w:sz w:val="22"/>
          <w:szCs w:val="22"/>
          <w:lang w:val="es-MX"/>
        </w:rPr>
        <w:t xml:space="preserve"> con otros inmigrantes mexicanos o hispanohablantes. Muy a menudo</w:t>
      </w:r>
      <w:r w:rsidR="00A43F81">
        <w:rPr>
          <w:rStyle w:val="EndnoteReference"/>
          <w:sz w:val="22"/>
          <w:szCs w:val="22"/>
          <w:lang w:val="es-MX"/>
        </w:rPr>
        <w:endnoteReference w:id="11"/>
      </w:r>
      <w:r w:rsidRPr="00537D1E">
        <w:rPr>
          <w:sz w:val="22"/>
          <w:szCs w:val="22"/>
          <w:lang w:val="es-MX"/>
        </w:rPr>
        <w:t>, debido a las largas horas que trabajan, no tienen tiempo para asistir a clases de inglés para adultos, o no hay servicios en las zonas rurales en las que encuentran empleo. Su perfil sociolingüístico</w:t>
      </w:r>
      <w:r w:rsidR="009E0F9D">
        <w:rPr>
          <w:rStyle w:val="EndnoteReference"/>
          <w:sz w:val="22"/>
          <w:szCs w:val="22"/>
          <w:lang w:val="es-MX"/>
        </w:rPr>
        <w:endnoteReference w:id="12"/>
      </w:r>
      <w:r w:rsidRPr="00537D1E">
        <w:rPr>
          <w:sz w:val="22"/>
          <w:szCs w:val="22"/>
          <w:lang w:val="es-MX"/>
        </w:rPr>
        <w:t xml:space="preserve"> es predictivo de sus limitadas habilidades de habla inglesa y comprensión. Todo su círculo de familiares y amigos suelen ser de habla hispana también. Debido a su falta de fluidez</w:t>
      </w:r>
      <w:r w:rsidR="00090DD9">
        <w:rPr>
          <w:rStyle w:val="EndnoteReference"/>
          <w:sz w:val="22"/>
          <w:szCs w:val="22"/>
          <w:lang w:val="es-MX"/>
        </w:rPr>
        <w:endnoteReference w:id="13"/>
      </w:r>
      <w:r w:rsidR="00AD594A">
        <w:rPr>
          <w:sz w:val="22"/>
          <w:szCs w:val="22"/>
          <w:lang w:val="es-MX"/>
        </w:rPr>
        <w:t xml:space="preserve"> </w:t>
      </w:r>
      <w:r w:rsidRPr="00537D1E">
        <w:rPr>
          <w:sz w:val="22"/>
          <w:szCs w:val="22"/>
          <w:lang w:val="es-MX"/>
        </w:rPr>
        <w:t>en inglés, ven la televisión en español, en lugar de la programación dominante anglo</w:t>
      </w:r>
      <w:ins w:author="Acker, Thomas" w:date="2021-07-12T11:04:00Z" w:id="1">
        <w:r w:rsidR="00734AB7">
          <w:rPr>
            <w:sz w:val="22"/>
            <w:szCs w:val="22"/>
            <w:lang w:val="es-MX"/>
          </w:rPr>
          <w:t>-</w:t>
        </w:r>
      </w:ins>
      <w:r w:rsidRPr="00537D1E">
        <w:rPr>
          <w:sz w:val="22"/>
          <w:szCs w:val="22"/>
          <w:lang w:val="es-MX"/>
        </w:rPr>
        <w:t>hablante</w:t>
      </w:r>
      <w:del w:author="Acker, Thomas" w:date="2021-07-12T11:04:00Z" w:id="2">
        <w:r w:rsidRPr="00537D1E" w:rsidDel="00734AB7">
          <w:rPr>
            <w:sz w:val="22"/>
            <w:szCs w:val="22"/>
            <w:lang w:val="es-MX"/>
          </w:rPr>
          <w:delText xml:space="preserve"> </w:delText>
        </w:r>
      </w:del>
      <w:r w:rsidRPr="00537D1E">
        <w:rPr>
          <w:sz w:val="22"/>
          <w:szCs w:val="22"/>
          <w:lang w:val="es-MX"/>
        </w:rPr>
        <w:t xml:space="preserve">. [ . . .] </w:t>
      </w:r>
    </w:p>
    <w:p w:rsidRPr="00F308DA" w:rsidR="00301169" w:rsidRDefault="00921883" w14:paraId="222D2D59" w14:textId="0CCFA161">
      <w:pPr>
        <w:rPr>
          <w:sz w:val="22"/>
          <w:szCs w:val="22"/>
        </w:rPr>
      </w:pPr>
      <w:r w:rsidRPr="00537D1E">
        <w:rPr>
          <w:sz w:val="22"/>
          <w:szCs w:val="22"/>
          <w:lang w:val="es-MX"/>
        </w:rPr>
        <w:t>La Ley de Intérpretes Judiciales (1978) exige que todos los hablantes limitados y no hablantes del inglés reciban un intérprete para todas las etapas del proceso judicial</w:t>
      </w:r>
      <w:r w:rsidR="00FD182B">
        <w:rPr>
          <w:rStyle w:val="EndnoteReference"/>
          <w:sz w:val="22"/>
          <w:szCs w:val="22"/>
          <w:lang w:val="es-MX"/>
        </w:rPr>
        <w:endnoteReference w:id="14"/>
      </w:r>
      <w:r w:rsidRPr="00537D1E">
        <w:rPr>
          <w:sz w:val="22"/>
          <w:szCs w:val="22"/>
          <w:lang w:val="es-MX"/>
        </w:rPr>
        <w:t>. Si bien esta ley garantiza un intérprete calificado (muy a menudo certificado por el gobierno federal) para las audiencias judiciales, la ley no exige que se proporcionen intérpretes calificados</w:t>
      </w:r>
      <w:r w:rsidR="00D020D9">
        <w:rPr>
          <w:rStyle w:val="EndnoteReference"/>
          <w:sz w:val="22"/>
          <w:szCs w:val="22"/>
          <w:lang w:val="es-MX"/>
        </w:rPr>
        <w:endnoteReference w:id="15"/>
      </w:r>
      <w:r w:rsidRPr="00537D1E">
        <w:rPr>
          <w:sz w:val="22"/>
          <w:szCs w:val="22"/>
          <w:lang w:val="es-MX"/>
        </w:rPr>
        <w:t xml:space="preserve"> y neutrales durante el arresto, la detención y el interrogatorio bajo custodia de un sospechoso. Es durante la fase previa al juicio de un juicio penal</w:t>
      </w:r>
      <w:r w:rsidR="00963E9C">
        <w:rPr>
          <w:rStyle w:val="EndnoteReference"/>
          <w:sz w:val="22"/>
          <w:szCs w:val="22"/>
          <w:lang w:val="es-MX"/>
        </w:rPr>
        <w:endnoteReference w:id="16"/>
      </w:r>
      <w:r w:rsidRPr="00537D1E">
        <w:rPr>
          <w:sz w:val="22"/>
          <w:szCs w:val="22"/>
          <w:lang w:val="es-MX"/>
        </w:rPr>
        <w:t>, cuando a menudo no se proporcionan intérpretes a hablantes limitados del inglés y no hablantes del inglés, que los inmigrantes mexicanos son más vulnerables</w:t>
      </w:r>
      <w:r w:rsidR="007C49C1">
        <w:rPr>
          <w:rStyle w:val="EndnoteReference"/>
          <w:sz w:val="22"/>
          <w:szCs w:val="22"/>
          <w:lang w:val="es-MX"/>
        </w:rPr>
        <w:endnoteReference w:id="17"/>
      </w:r>
      <w:r w:rsidRPr="00537D1E">
        <w:rPr>
          <w:sz w:val="22"/>
          <w:szCs w:val="22"/>
          <w:lang w:val="es-MX"/>
        </w:rPr>
        <w:t xml:space="preserve">. </w:t>
      </w:r>
      <w:r w:rsidRPr="00F308DA">
        <w:rPr>
          <w:sz w:val="22"/>
          <w:szCs w:val="22"/>
        </w:rPr>
        <w:t>[ . . .]</w:t>
      </w:r>
      <w:r w:rsidRPr="00F308DA" w:rsidR="00920CA3">
        <w:rPr>
          <w:sz w:val="22"/>
          <w:szCs w:val="22"/>
        </w:rPr>
        <w:t>*</w:t>
      </w:r>
    </w:p>
    <w:p w:rsidRPr="00BF5E26" w:rsidR="00301169" w:rsidP="002A227C" w:rsidRDefault="00920CA3" w14:paraId="222D2D5A" w14:textId="329D4945">
      <w:pPr>
        <w:rPr>
          <w:sz w:val="22"/>
          <w:szCs w:val="22"/>
        </w:rPr>
      </w:pPr>
      <w:r w:rsidRPr="00B8342E">
        <w:rPr>
          <w:sz w:val="22"/>
          <w:szCs w:val="22"/>
        </w:rPr>
        <w:t>*</w:t>
      </w:r>
      <w:r w:rsidR="009701E8">
        <w:rPr>
          <w:i/>
          <w:iCs/>
        </w:rPr>
        <w:t>Fundamentals of Court Interpretation: Theory, Policy, and Practice</w:t>
      </w:r>
      <w:r w:rsidR="009701E8">
        <w:t xml:space="preserve">, by Gonzalez </w:t>
      </w:r>
      <w:proofErr w:type="spellStart"/>
      <w:r w:rsidR="009701E8">
        <w:t>Dueñas</w:t>
      </w:r>
      <w:proofErr w:type="spellEnd"/>
      <w:r w:rsidR="00F97069">
        <w:t>, Roseann</w:t>
      </w:r>
      <w:r w:rsidR="00A208B5">
        <w:t xml:space="preserve">, </w:t>
      </w:r>
      <w:r w:rsidRPr="00223EA8" w:rsidR="00223EA8">
        <w:rPr>
          <w:rPrChange w:author="Thomas Acker" w:date="2021-06-20T10:07:00Z" w:id="3">
            <w:rPr>
              <w:lang w:val="es-MX"/>
            </w:rPr>
          </w:rPrChange>
        </w:rPr>
        <w:t xml:space="preserve">Holly Mickelson, Victoria Vazquez. </w:t>
      </w:r>
      <w:r w:rsidR="009701E8">
        <w:t xml:space="preserve">Second ed., Carolina Academic Press, 2012, pp. 1331–1335. </w:t>
      </w:r>
      <w:bookmarkStart w:name="_GoBack" w:id="4"/>
      <w:bookmarkEnd w:id="4"/>
    </w:p>
    <w:sectPr w:rsidRPr="00BF5E26" w:rsidR="00301169">
      <w:pgSz w:w="12240" w:h="15840" w:orient="portrait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5B42" w:rsidP="00537D1E" w:rsidRDefault="00D05B42" w14:paraId="1CBD8E2F" w14:textId="77777777">
      <w:pPr>
        <w:spacing w:after="0" w:line="240" w:lineRule="auto"/>
      </w:pPr>
      <w:r>
        <w:separator/>
      </w:r>
    </w:p>
  </w:endnote>
  <w:endnote w:type="continuationSeparator" w:id="0">
    <w:p w:rsidR="00D05B42" w:rsidP="00537D1E" w:rsidRDefault="00D05B42" w14:paraId="561520E8" w14:textId="77777777">
      <w:pPr>
        <w:spacing w:after="0" w:line="240" w:lineRule="auto"/>
      </w:pPr>
      <w:r>
        <w:continuationSeparator/>
      </w:r>
    </w:p>
  </w:endnote>
  <w:endnote w:id="1">
    <w:p w:rsidR="00537D1E" w:rsidRDefault="00537D1E" w14:paraId="23B60D21" w14:textId="7C305C04">
      <w:pPr>
        <w:pStyle w:val="EndnoteText"/>
      </w:pPr>
      <w:r>
        <w:rPr>
          <w:rStyle w:val="EndnoteReference"/>
        </w:rPr>
        <w:endnoteRef/>
      </w:r>
      <w:r>
        <w:t xml:space="preserve"> </w:t>
      </w:r>
      <w:r w:rsidR="005C5066">
        <w:t>Due to the fact</w:t>
      </w:r>
    </w:p>
  </w:endnote>
  <w:endnote w:id="2">
    <w:p w:rsidR="005C5066" w:rsidRDefault="005C5066" w14:paraId="4D381536" w14:textId="0654EE7A">
      <w:pPr>
        <w:pStyle w:val="EndnoteText"/>
      </w:pPr>
      <w:r>
        <w:rPr>
          <w:rStyle w:val="EndnoteReference"/>
        </w:rPr>
        <w:endnoteRef/>
      </w:r>
      <w:r>
        <w:t xml:space="preserve"> Spanish dominant</w:t>
      </w:r>
    </w:p>
  </w:endnote>
  <w:endnote w:id="3">
    <w:p w:rsidR="00B20A0B" w:rsidRDefault="00B20A0B" w14:paraId="16D1D57E" w14:textId="6906C29C">
      <w:pPr>
        <w:pStyle w:val="EndnoteText"/>
      </w:pPr>
      <w:r>
        <w:rPr>
          <w:rStyle w:val="EndnoteReference"/>
        </w:rPr>
        <w:endnoteRef/>
      </w:r>
      <w:r>
        <w:t xml:space="preserve"> Get to be</w:t>
      </w:r>
    </w:p>
  </w:endnote>
  <w:endnote w:id="4">
    <w:p w:rsidR="007145A8" w:rsidRDefault="007145A8" w14:paraId="51C5CC9B" w14:textId="5F70891F">
      <w:pPr>
        <w:pStyle w:val="EndnoteText"/>
      </w:pPr>
      <w:r>
        <w:rPr>
          <w:rStyle w:val="EndnoteReference"/>
        </w:rPr>
        <w:endnoteRef/>
      </w:r>
      <w:r>
        <w:t xml:space="preserve"> Largely based</w:t>
      </w:r>
    </w:p>
  </w:endnote>
  <w:endnote w:id="5">
    <w:p w:rsidR="00AF0CAA" w:rsidRDefault="00AF0CAA" w14:paraId="7E8B3E53" w14:textId="7724B4EA">
      <w:pPr>
        <w:pStyle w:val="EndnoteText"/>
      </w:pPr>
      <w:r>
        <w:rPr>
          <w:rStyle w:val="EndnoteReference"/>
        </w:rPr>
        <w:endnoteRef/>
      </w:r>
      <w:r>
        <w:t xml:space="preserve"> Memorized proficiency</w:t>
      </w:r>
    </w:p>
  </w:endnote>
  <w:endnote w:id="6">
    <w:p w:rsidR="005C36D6" w:rsidRDefault="005C36D6" w14:paraId="2ADC2F6D" w14:textId="55CFD058">
      <w:pPr>
        <w:pStyle w:val="EndnoteText"/>
      </w:pPr>
      <w:r>
        <w:rPr>
          <w:rStyle w:val="EndnoteReference"/>
        </w:rPr>
        <w:endnoteRef/>
      </w:r>
      <w:r>
        <w:t xml:space="preserve"> interact</w:t>
      </w:r>
    </w:p>
  </w:endnote>
  <w:endnote w:id="7">
    <w:p w:rsidR="00E320EB" w:rsidRDefault="00E320EB" w14:paraId="009D03E6" w14:textId="59762FCB">
      <w:pPr>
        <w:pStyle w:val="EndnoteText"/>
      </w:pPr>
      <w:r>
        <w:rPr>
          <w:rStyle w:val="EndnoteReference"/>
        </w:rPr>
        <w:endnoteRef/>
      </w:r>
      <w:r>
        <w:t xml:space="preserve"> Their English language skills are slow to develop</w:t>
      </w:r>
    </w:p>
  </w:endnote>
  <w:endnote w:id="8">
    <w:p w:rsidR="00EC1955" w:rsidRDefault="00EC1955" w14:paraId="500D7FCB" w14:textId="27312299">
      <w:pPr>
        <w:pStyle w:val="EndnoteText"/>
      </w:pPr>
      <w:r>
        <w:rPr>
          <w:rStyle w:val="EndnoteReference"/>
        </w:rPr>
        <w:endnoteRef/>
      </w:r>
      <w:r>
        <w:t xml:space="preserve"> isolated</w:t>
      </w:r>
    </w:p>
  </w:endnote>
  <w:endnote w:id="9">
    <w:p w:rsidR="00EE3934" w:rsidRDefault="00EE3934" w14:paraId="5F9BA621" w14:textId="2EC0F9AF">
      <w:pPr>
        <w:pStyle w:val="EndnoteText"/>
      </w:pPr>
      <w:r>
        <w:rPr>
          <w:rStyle w:val="EndnoteReference"/>
        </w:rPr>
        <w:endnoteRef/>
      </w:r>
      <w:r>
        <w:t xml:space="preserve"> Mainstream En</w:t>
      </w:r>
      <w:r w:rsidR="00B5460A">
        <w:t>glish-speaking</w:t>
      </w:r>
    </w:p>
  </w:endnote>
  <w:endnote w:id="10">
    <w:p w:rsidR="00B5460A" w:rsidRDefault="00B5460A" w14:paraId="3A4812DE" w14:textId="74F76B87">
      <w:pPr>
        <w:pStyle w:val="EndnoteText"/>
      </w:pPr>
      <w:r>
        <w:rPr>
          <w:rStyle w:val="EndnoteReference"/>
        </w:rPr>
        <w:endnoteRef/>
      </w:r>
      <w:r>
        <w:t xml:space="preserve"> </w:t>
      </w:r>
      <w:r w:rsidR="00A43F81">
        <w:t xml:space="preserve">Associate </w:t>
      </w:r>
    </w:p>
  </w:endnote>
  <w:endnote w:id="11">
    <w:p w:rsidR="00A43F81" w:rsidRDefault="00A43F81" w14:paraId="3AA28F42" w14:textId="319B2EE3">
      <w:pPr>
        <w:pStyle w:val="EndnoteText"/>
      </w:pPr>
      <w:r>
        <w:rPr>
          <w:rStyle w:val="EndnoteReference"/>
        </w:rPr>
        <w:endnoteRef/>
      </w:r>
      <w:r>
        <w:t xml:space="preserve"> frequently</w:t>
      </w:r>
    </w:p>
  </w:endnote>
  <w:endnote w:id="12">
    <w:p w:rsidR="009E0F9D" w:rsidRDefault="009E0F9D" w14:paraId="459FB631" w14:textId="339F8E61">
      <w:pPr>
        <w:pStyle w:val="EndnoteText"/>
      </w:pPr>
      <w:r>
        <w:rPr>
          <w:rStyle w:val="EndnoteReference"/>
        </w:rPr>
        <w:endnoteRef/>
      </w:r>
      <w:r>
        <w:t xml:space="preserve"> Sociolinguistic profile</w:t>
      </w:r>
    </w:p>
  </w:endnote>
  <w:endnote w:id="13">
    <w:p w:rsidR="00090DD9" w:rsidRDefault="00090DD9" w14:paraId="1B18F134" w14:textId="37655277">
      <w:pPr>
        <w:pStyle w:val="EndnoteText"/>
      </w:pPr>
      <w:r>
        <w:rPr>
          <w:rStyle w:val="EndnoteReference"/>
        </w:rPr>
        <w:endnoteRef/>
      </w:r>
      <w:r>
        <w:t xml:space="preserve"> Lack of fluency</w:t>
      </w:r>
    </w:p>
  </w:endnote>
  <w:endnote w:id="14">
    <w:p w:rsidR="00FD182B" w:rsidRDefault="00FD182B" w14:paraId="48C279B0" w14:textId="318455B1">
      <w:pPr>
        <w:pStyle w:val="EndnoteText"/>
      </w:pPr>
      <w:r>
        <w:rPr>
          <w:rStyle w:val="EndnoteReference"/>
        </w:rPr>
        <w:endnoteRef/>
      </w:r>
      <w:r>
        <w:t xml:space="preserve"> All stages in the judicial process</w:t>
      </w:r>
    </w:p>
  </w:endnote>
  <w:endnote w:id="15">
    <w:p w:rsidR="00D020D9" w:rsidRDefault="00D020D9" w14:paraId="296540AE" w14:textId="530D80C0">
      <w:pPr>
        <w:pStyle w:val="EndnoteText"/>
      </w:pPr>
      <w:r>
        <w:rPr>
          <w:rStyle w:val="EndnoteReference"/>
        </w:rPr>
        <w:endnoteRef/>
      </w:r>
      <w:r>
        <w:t xml:space="preserve"> The law does not require </w:t>
      </w:r>
      <w:r w:rsidR="009C0902">
        <w:t>that qualified interpret</w:t>
      </w:r>
      <w:r w:rsidR="00E1203B">
        <w:t>ers be provided</w:t>
      </w:r>
    </w:p>
    <w:p w:rsidR="00ED6288" w:rsidRDefault="00ED6288" w14:paraId="48113279" w14:textId="77777777">
      <w:pPr>
        <w:pStyle w:val="EndnoteText"/>
      </w:pPr>
    </w:p>
    <w:p w:rsidR="00FE1F27" w:rsidRDefault="00FE1F27" w14:paraId="0C402764" w14:textId="77777777">
      <w:pPr>
        <w:pStyle w:val="EndnoteText"/>
      </w:pPr>
    </w:p>
  </w:endnote>
  <w:endnote w:id="16">
    <w:p w:rsidR="00963E9C" w:rsidRDefault="00963E9C" w14:paraId="0B33471A" w14:textId="566C59BA">
      <w:pPr>
        <w:pStyle w:val="EndnoteText"/>
      </w:pPr>
      <w:r>
        <w:rPr>
          <w:rStyle w:val="EndnoteReference"/>
        </w:rPr>
        <w:endnoteRef/>
      </w:r>
      <w:r>
        <w:t xml:space="preserve"> </w:t>
      </w:r>
      <w:r w:rsidR="00FE1ECD">
        <w:t>It is during the pretrial phase of a criminal trial</w:t>
      </w:r>
    </w:p>
  </w:endnote>
  <w:endnote w:id="17">
    <w:p w:rsidR="007C49C1" w:rsidRDefault="007C49C1" w14:paraId="0FE23E0E" w14:textId="7CB98C97">
      <w:pPr>
        <w:pStyle w:val="EndnoteText"/>
      </w:pPr>
      <w:r>
        <w:rPr>
          <w:rStyle w:val="EndnoteReference"/>
        </w:rPr>
        <w:endnoteRef/>
      </w:r>
      <w:r>
        <w:t xml:space="preserve"> Are most vulnerable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5B42" w:rsidP="00537D1E" w:rsidRDefault="00D05B42" w14:paraId="4CDFDE56" w14:textId="77777777">
      <w:pPr>
        <w:spacing w:after="0" w:line="240" w:lineRule="auto"/>
      </w:pPr>
      <w:r>
        <w:separator/>
      </w:r>
    </w:p>
  </w:footnote>
  <w:footnote w:type="continuationSeparator" w:id="0">
    <w:p w:rsidR="00D05B42" w:rsidP="00537D1E" w:rsidRDefault="00D05B42" w14:paraId="0BA41CF9" w14:textId="77777777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mc="http://schemas.openxmlformats.org/markup-compatibility/2006" xmlns:w15="http://schemas.microsoft.com/office/word/2012/wordml" mc:Ignorable="w15">
  <w15:person w15:author="Acker, Thomas">
    <w15:presenceInfo w15:providerId="AD" w15:userId="S-1-5-21-978179059-3100196075-338041378-5776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dirty"/>
  <w:trackRevisions w:val="tru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169"/>
    <w:rsid w:val="000057AC"/>
    <w:rsid w:val="00090DD9"/>
    <w:rsid w:val="000A75BE"/>
    <w:rsid w:val="001774FF"/>
    <w:rsid w:val="001F574D"/>
    <w:rsid w:val="0020652E"/>
    <w:rsid w:val="00223EA8"/>
    <w:rsid w:val="0023181D"/>
    <w:rsid w:val="002622FB"/>
    <w:rsid w:val="00263C0D"/>
    <w:rsid w:val="0029716A"/>
    <w:rsid w:val="002A227C"/>
    <w:rsid w:val="00301169"/>
    <w:rsid w:val="003A732D"/>
    <w:rsid w:val="004C4032"/>
    <w:rsid w:val="005211DF"/>
    <w:rsid w:val="00531A68"/>
    <w:rsid w:val="00537D1E"/>
    <w:rsid w:val="00596DF9"/>
    <w:rsid w:val="005C36D6"/>
    <w:rsid w:val="005C5066"/>
    <w:rsid w:val="005E4AA0"/>
    <w:rsid w:val="006917D6"/>
    <w:rsid w:val="006D3993"/>
    <w:rsid w:val="006F686E"/>
    <w:rsid w:val="00710CC6"/>
    <w:rsid w:val="007145A8"/>
    <w:rsid w:val="00734AB7"/>
    <w:rsid w:val="007C49C1"/>
    <w:rsid w:val="007F12C9"/>
    <w:rsid w:val="00834336"/>
    <w:rsid w:val="00857251"/>
    <w:rsid w:val="008F5E5F"/>
    <w:rsid w:val="00900CA9"/>
    <w:rsid w:val="00920CA3"/>
    <w:rsid w:val="00921883"/>
    <w:rsid w:val="00941E03"/>
    <w:rsid w:val="00945E87"/>
    <w:rsid w:val="00963E9C"/>
    <w:rsid w:val="009701E8"/>
    <w:rsid w:val="00981E46"/>
    <w:rsid w:val="009C0902"/>
    <w:rsid w:val="009E0F9D"/>
    <w:rsid w:val="00A15F6A"/>
    <w:rsid w:val="00A208B5"/>
    <w:rsid w:val="00A43F81"/>
    <w:rsid w:val="00AD594A"/>
    <w:rsid w:val="00AF0CAA"/>
    <w:rsid w:val="00B20A0B"/>
    <w:rsid w:val="00B5460A"/>
    <w:rsid w:val="00B8342E"/>
    <w:rsid w:val="00B873E6"/>
    <w:rsid w:val="00B93FA8"/>
    <w:rsid w:val="00BF5E26"/>
    <w:rsid w:val="00C15462"/>
    <w:rsid w:val="00D020D9"/>
    <w:rsid w:val="00D05B42"/>
    <w:rsid w:val="00E1203B"/>
    <w:rsid w:val="00E320EB"/>
    <w:rsid w:val="00E81996"/>
    <w:rsid w:val="00EC1955"/>
    <w:rsid w:val="00ED6288"/>
    <w:rsid w:val="00EE3934"/>
    <w:rsid w:val="00F160F1"/>
    <w:rsid w:val="00F308DA"/>
    <w:rsid w:val="00F97069"/>
    <w:rsid w:val="00FD182B"/>
    <w:rsid w:val="00FE1ECD"/>
    <w:rsid w:val="00FE1F27"/>
    <w:rsid w:val="4C4E7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2D2D58"/>
  <w15:docId w15:val="{A0DC2165-6218-46BD-BCED-DF3C90972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hAnsi="Calibri" w:eastAsia="Calibri" w:cs="Calibr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spacing w:after="160" w:line="259" w:lineRule="auto"/>
    </w:p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NoList1" w:customStyle="1">
    <w:name w:val="No List1"/>
    <w:basedOn w:val="Normal"/>
    <w:next w:val="Normal"/>
  </w:style>
  <w:style w:type="paragraph" w:styleId="EndnoteText">
    <w:name w:val="endnote text"/>
    <w:basedOn w:val="Normal"/>
    <w:link w:val="EndnoteTextChar"/>
    <w:uiPriority w:val="99"/>
    <w:semiHidden/>
    <w:unhideWhenUsed/>
    <w:rsid w:val="00537D1E"/>
    <w:pPr>
      <w:spacing w:after="0" w:line="240" w:lineRule="auto"/>
    </w:pPr>
    <w:rPr>
      <w:sz w:val="20"/>
      <w:szCs w:val="20"/>
    </w:rPr>
  </w:style>
  <w:style w:type="character" w:styleId="EndnoteTextChar" w:customStyle="1">
    <w:name w:val="Endnote Text Char"/>
    <w:basedOn w:val="DefaultParagraphFont"/>
    <w:link w:val="EndnoteText"/>
    <w:uiPriority w:val="99"/>
    <w:semiHidden/>
    <w:rsid w:val="00537D1E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37D1E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9701E8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736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microsoft.com/office/2011/relationships/people" Target="people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463F7BC7E3EE4B849EFE4D4B9EFD5E" ma:contentTypeVersion="13" ma:contentTypeDescription="Create a new document." ma:contentTypeScope="" ma:versionID="f2b3598d73e6e1067ec579b2c8e8013c">
  <xsd:schema xmlns:xsd="http://www.w3.org/2001/XMLSchema" xmlns:xs="http://www.w3.org/2001/XMLSchema" xmlns:p="http://schemas.microsoft.com/office/2006/metadata/properties" xmlns:ns3="bdbdcfcf-16e0-4fa4-a38c-ca02b7f3d28b" xmlns:ns4="db2d8ec4-367c-47c2-b198-e36b1f15bc28" targetNamespace="http://schemas.microsoft.com/office/2006/metadata/properties" ma:root="true" ma:fieldsID="c8d7f01f371436cb59cb6f1ed67a0c49" ns3:_="" ns4:_="">
    <xsd:import namespace="bdbdcfcf-16e0-4fa4-a38c-ca02b7f3d28b"/>
    <xsd:import namespace="db2d8ec4-367c-47c2-b198-e36b1f15bc2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bdcfcf-16e0-4fa4-a38c-ca02b7f3d2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2d8ec4-367c-47c2-b198-e36b1f15bc2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089B5-0785-4D64-AE54-FE8515DB28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bdcfcf-16e0-4fa4-a38c-ca02b7f3d28b"/>
    <ds:schemaRef ds:uri="db2d8ec4-367c-47c2-b198-e36b1f15b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C462191-C393-4256-A7F5-A8E3D1A204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9C7F8A-CAC7-4341-B015-ED621F09FD47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db2d8ec4-367c-47c2-b198-e36b1f15bc28"/>
    <ds:schemaRef ds:uri="bdbdcfcf-16e0-4fa4-a38c-ca02b7f3d28b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ED4B66B-022E-4CB7-A478-E950B97A130A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Tom Acker</dc:creator>
  <keywords/>
  <dc:description/>
  <lastModifiedBy>Acker, Thomas</lastModifiedBy>
  <revision>3</revision>
  <dcterms:created xsi:type="dcterms:W3CDTF">2021-07-12T17:05:00.0000000Z</dcterms:created>
  <dcterms:modified xsi:type="dcterms:W3CDTF">2022-04-13T18:13:59.4437417Z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0x010100B4463F7BC7E3EE4B849EFE4D4B9EFD5E</vt:lpwstr>
  </property>
</Properties>
</file>